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仿宋" w:hAnsi="仿宋" w:eastAsia="仿宋" w:cs="仿宋"/>
          <w:spacing w:val="-20"/>
          <w:kern w:val="0"/>
          <w:sz w:val="32"/>
          <w:szCs w:val="32"/>
          <w:lang w:val="en-US" w:eastAsia="zh-CN"/>
        </w:rPr>
      </w:pPr>
      <w:r>
        <w:rPr>
          <w:rFonts w:hint="eastAsia" w:ascii="仿宋" w:hAnsi="仿宋" w:eastAsia="仿宋" w:cs="仿宋"/>
          <w:spacing w:val="-20"/>
          <w:kern w:val="0"/>
          <w:sz w:val="32"/>
          <w:szCs w:val="32"/>
          <w:lang w:val="en-US" w:eastAsia="zh-CN"/>
        </w:rPr>
        <w:t>附件6</w:t>
      </w:r>
    </w:p>
    <w:p>
      <w:pPr>
        <w:spacing w:line="480" w:lineRule="exact"/>
        <w:jc w:val="center"/>
        <w:rPr>
          <w:rFonts w:hint="eastAsia" w:eastAsia="方正小标宋简体"/>
          <w:spacing w:val="-20"/>
          <w:kern w:val="0"/>
          <w:sz w:val="44"/>
          <w:szCs w:val="44"/>
          <w:lang w:eastAsia="zh-CN"/>
        </w:rPr>
      </w:pPr>
    </w:p>
    <w:p>
      <w:pPr>
        <w:spacing w:line="480" w:lineRule="exact"/>
        <w:jc w:val="center"/>
        <w:rPr>
          <w:rFonts w:hint="eastAsia" w:eastAsia="方正小标宋简体"/>
          <w:spacing w:val="-20"/>
          <w:kern w:val="0"/>
          <w:sz w:val="44"/>
          <w:szCs w:val="44"/>
          <w:lang w:eastAsia="zh-CN"/>
        </w:rPr>
      </w:pPr>
    </w:p>
    <w:p>
      <w:pPr>
        <w:spacing w:line="480" w:lineRule="exact"/>
        <w:jc w:val="center"/>
        <w:rPr>
          <w:rFonts w:hint="eastAsia" w:eastAsia="方正小标宋简体"/>
          <w:spacing w:val="-20"/>
          <w:sz w:val="44"/>
          <w:szCs w:val="44"/>
        </w:rPr>
      </w:pPr>
      <w:r>
        <w:rPr>
          <w:rFonts w:hint="eastAsia" w:eastAsia="方正小标宋简体"/>
          <w:spacing w:val="-20"/>
          <w:kern w:val="0"/>
          <w:sz w:val="44"/>
          <w:szCs w:val="44"/>
          <w:lang w:eastAsia="zh-CN"/>
        </w:rPr>
        <w:t>安徽</w:t>
      </w:r>
      <w:r>
        <w:rPr>
          <w:rFonts w:eastAsia="方正小标宋简体"/>
          <w:spacing w:val="-20"/>
          <w:kern w:val="0"/>
          <w:sz w:val="44"/>
          <w:szCs w:val="44"/>
        </w:rPr>
        <w:t>省</w:t>
      </w:r>
      <w:r>
        <w:rPr>
          <w:rFonts w:hint="eastAsia" w:eastAsia="方正小标宋简体"/>
          <w:spacing w:val="-20"/>
          <w:kern w:val="0"/>
          <w:sz w:val="44"/>
          <w:szCs w:val="44"/>
        </w:rPr>
        <w:t>第十</w:t>
      </w:r>
      <w:r>
        <w:rPr>
          <w:rFonts w:hint="eastAsia" w:eastAsia="方正小标宋简体"/>
          <w:spacing w:val="-20"/>
          <w:kern w:val="0"/>
          <w:sz w:val="44"/>
          <w:szCs w:val="44"/>
          <w:lang w:eastAsia="zh-CN"/>
        </w:rPr>
        <w:t>三批</w:t>
      </w:r>
      <w:r>
        <w:rPr>
          <w:rFonts w:hint="eastAsia" w:eastAsia="方正小标宋简体"/>
          <w:spacing w:val="-20"/>
          <w:kern w:val="0"/>
          <w:sz w:val="44"/>
          <w:szCs w:val="44"/>
        </w:rPr>
        <w:t>特级教师</w:t>
      </w:r>
      <w:r>
        <w:rPr>
          <w:rFonts w:eastAsia="方正小标宋简体"/>
          <w:spacing w:val="-20"/>
          <w:sz w:val="44"/>
          <w:szCs w:val="44"/>
        </w:rPr>
        <w:t>评</w:t>
      </w:r>
      <w:r>
        <w:rPr>
          <w:rFonts w:hint="eastAsia" w:eastAsia="方正小标宋简体"/>
          <w:spacing w:val="-20"/>
          <w:sz w:val="44"/>
          <w:szCs w:val="44"/>
          <w:lang w:eastAsia="zh-CN"/>
        </w:rPr>
        <w:t>审</w:t>
      </w:r>
    </w:p>
    <w:p>
      <w:pPr>
        <w:spacing w:line="480" w:lineRule="exact"/>
        <w:jc w:val="center"/>
        <w:rPr>
          <w:rFonts w:eastAsia="方正小标宋简体"/>
          <w:sz w:val="44"/>
          <w:szCs w:val="44"/>
        </w:rPr>
      </w:pPr>
      <w:r>
        <w:rPr>
          <w:rFonts w:eastAsia="方正小标宋简体"/>
          <w:sz w:val="44"/>
          <w:szCs w:val="44"/>
        </w:rPr>
        <w:t>申报人员诚信承诺书</w:t>
      </w:r>
    </w:p>
    <w:p>
      <w:pPr>
        <w:spacing w:line="480" w:lineRule="exact"/>
        <w:jc w:val="center"/>
        <w:rPr>
          <w:sz w:val="44"/>
          <w:szCs w:val="44"/>
        </w:rPr>
      </w:pPr>
    </w:p>
    <w:p>
      <w:pPr>
        <w:tabs>
          <w:tab w:val="left" w:pos="1188"/>
        </w:tabs>
        <w:spacing w:line="480" w:lineRule="exact"/>
        <w:ind w:firstLine="640" w:firstLineChars="200"/>
        <w:rPr>
          <w:rFonts w:hint="eastAsia" w:ascii="仿宋" w:hAnsi="仿宋" w:eastAsia="仿宋" w:cs="仿宋"/>
          <w:szCs w:val="32"/>
        </w:rPr>
      </w:pPr>
      <w:r>
        <w:rPr>
          <w:rFonts w:hint="eastAsia" w:ascii="仿宋" w:hAnsi="仿宋" w:eastAsia="仿宋" w:cs="仿宋"/>
          <w:szCs w:val="32"/>
        </w:rPr>
        <w:t>为确保</w:t>
      </w:r>
      <w:r>
        <w:rPr>
          <w:rFonts w:hint="eastAsia" w:ascii="仿宋" w:hAnsi="仿宋" w:eastAsia="仿宋" w:cs="仿宋"/>
          <w:szCs w:val="32"/>
          <w:lang w:eastAsia="zh-CN"/>
        </w:rPr>
        <w:t>安徽</w:t>
      </w:r>
      <w:r>
        <w:rPr>
          <w:rFonts w:hint="eastAsia" w:ascii="仿宋" w:hAnsi="仿宋" w:eastAsia="仿宋" w:cs="仿宋"/>
          <w:szCs w:val="32"/>
        </w:rPr>
        <w:t>省第十</w:t>
      </w:r>
      <w:r>
        <w:rPr>
          <w:rFonts w:hint="eastAsia" w:ascii="仿宋" w:hAnsi="仿宋" w:eastAsia="仿宋" w:cs="仿宋"/>
          <w:szCs w:val="32"/>
          <w:lang w:eastAsia="zh-CN"/>
        </w:rPr>
        <w:t>三批</w:t>
      </w:r>
      <w:r>
        <w:rPr>
          <w:rFonts w:hint="eastAsia" w:ascii="仿宋" w:hAnsi="仿宋" w:eastAsia="仿宋" w:cs="仿宋"/>
          <w:szCs w:val="32"/>
        </w:rPr>
        <w:t>特级教师评选工作的客观公正，本人郑重承诺：</w:t>
      </w:r>
    </w:p>
    <w:p>
      <w:pPr>
        <w:spacing w:line="480" w:lineRule="exact"/>
        <w:jc w:val="left"/>
        <w:rPr>
          <w:rFonts w:hint="eastAsia" w:ascii="仿宋" w:hAnsi="仿宋" w:eastAsia="仿宋" w:cs="仿宋"/>
          <w:szCs w:val="32"/>
        </w:rPr>
      </w:pPr>
      <w:r>
        <w:rPr>
          <w:rFonts w:hint="eastAsia" w:ascii="仿宋" w:hAnsi="仿宋" w:eastAsia="仿宋" w:cs="仿宋"/>
          <w:szCs w:val="32"/>
          <w:lang w:val="en-US" w:eastAsia="zh-CN"/>
        </w:rPr>
        <w:t xml:space="preserve">    </w:t>
      </w:r>
      <w:r>
        <w:rPr>
          <w:rFonts w:hint="eastAsia" w:ascii="仿宋" w:hAnsi="仿宋" w:eastAsia="仿宋" w:cs="仿宋"/>
          <w:szCs w:val="32"/>
        </w:rPr>
        <w:t>一、本人申报</w:t>
      </w:r>
      <w:r>
        <w:rPr>
          <w:rFonts w:hint="eastAsia" w:ascii="仿宋" w:hAnsi="仿宋" w:eastAsia="仿宋" w:cs="仿宋"/>
          <w:szCs w:val="32"/>
          <w:lang w:eastAsia="zh-CN"/>
        </w:rPr>
        <w:t>安徽</w:t>
      </w:r>
      <w:r>
        <w:rPr>
          <w:rFonts w:hint="eastAsia" w:ascii="仿宋" w:hAnsi="仿宋" w:eastAsia="仿宋" w:cs="仿宋"/>
          <w:szCs w:val="32"/>
        </w:rPr>
        <w:t>省第十</w:t>
      </w:r>
      <w:r>
        <w:rPr>
          <w:rFonts w:hint="eastAsia" w:ascii="仿宋" w:hAnsi="仿宋" w:eastAsia="仿宋" w:cs="仿宋"/>
          <w:szCs w:val="32"/>
          <w:lang w:eastAsia="zh-CN"/>
        </w:rPr>
        <w:t>三批</w:t>
      </w:r>
      <w:r>
        <w:rPr>
          <w:rFonts w:hint="eastAsia" w:ascii="仿宋" w:hAnsi="仿宋" w:eastAsia="仿宋" w:cs="仿宋"/>
          <w:szCs w:val="32"/>
        </w:rPr>
        <w:t>特级教师，所提供的各种表格、相关证书、业绩成果、论文等材料真实可靠。</w:t>
      </w:r>
      <w:ins w:id="0" w:author="查榕宁" w:date="2021-04-01T14:00:47Z">
        <w:r>
          <w:rPr>
            <w:rFonts w:hint="eastAsia" w:ascii="仿宋" w:hAnsi="仿宋" w:eastAsia="仿宋" w:cs="仿宋"/>
            <w:szCs w:val="32"/>
            <w:lang w:eastAsia="zh-CN"/>
          </w:rPr>
          <w:t>无</w:t>
        </w:r>
      </w:ins>
      <w:del w:id="1" w:author="查榕宁" w:date="2021-04-01T14:00:40Z">
        <w:bookmarkStart w:id="1" w:name="_GoBack"/>
        <w:bookmarkEnd w:id="1"/>
        <w:r>
          <w:rPr>
            <w:rFonts w:hint="eastAsia" w:ascii="仿宋" w:hAnsi="仿宋" w:eastAsia="仿宋" w:cs="仿宋"/>
            <w:szCs w:val="32"/>
            <w:lang w:eastAsia="zh-CN"/>
          </w:rPr>
          <w:delText>没有</w:delText>
        </w:r>
      </w:del>
      <w:r>
        <w:rPr>
          <w:rFonts w:hint="eastAsia" w:ascii="仿宋" w:hAnsi="仿宋" w:eastAsia="仿宋" w:cs="仿宋"/>
          <w:szCs w:val="32"/>
          <w:lang w:eastAsia="zh-CN"/>
        </w:rPr>
        <w:t>违反师德规范行为。</w:t>
      </w:r>
    </w:p>
    <w:p>
      <w:pPr>
        <w:numPr>
          <w:ilvl w:val="-1"/>
          <w:numId w:val="0"/>
        </w:numPr>
        <w:spacing w:line="480" w:lineRule="exact"/>
        <w:ind w:firstLine="0" w:firstLineChars="0"/>
        <w:rPr>
          <w:rFonts w:hint="eastAsia" w:ascii="仿宋" w:hAnsi="仿宋" w:eastAsia="仿宋" w:cs="仿宋"/>
          <w:szCs w:val="32"/>
        </w:rPr>
      </w:pPr>
      <w:r>
        <w:rPr>
          <w:rFonts w:hint="eastAsia" w:ascii="仿宋" w:hAnsi="仿宋" w:eastAsia="仿宋" w:cs="仿宋"/>
          <w:szCs w:val="32"/>
          <w:lang w:val="en-US" w:eastAsia="zh-CN"/>
        </w:rPr>
        <w:t xml:space="preserve">  </w:t>
      </w:r>
      <w:bookmarkStart w:id="0" w:name="_Hlk490132404"/>
      <w:r>
        <w:rPr>
          <w:rFonts w:hint="eastAsia" w:ascii="仿宋" w:hAnsi="仿宋" w:eastAsia="仿宋" w:cs="仿宋"/>
          <w:szCs w:val="32"/>
          <w:lang w:val="en-US" w:eastAsia="zh-CN"/>
        </w:rPr>
        <w:t xml:space="preserve">  二、</w:t>
      </w:r>
      <w:bookmarkEnd w:id="0"/>
      <w:r>
        <w:rPr>
          <w:rFonts w:hint="eastAsia" w:ascii="仿宋" w:hAnsi="仿宋" w:eastAsia="仿宋" w:cs="仿宋"/>
          <w:szCs w:val="32"/>
        </w:rPr>
        <w:t>评审工作期间，本人不以任何方式直接、间接或委托他人向评审专家打招呼、拉票，不宴请评审专家，不向评审专家送礼行贿，不以送材料等方式干扰有关职能部门和评审专家正常评审工作与生活秩序。</w:t>
      </w:r>
    </w:p>
    <w:p>
      <w:pPr>
        <w:spacing w:line="480" w:lineRule="exact"/>
        <w:jc w:val="left"/>
        <w:rPr>
          <w:rFonts w:hint="eastAsia" w:ascii="仿宋" w:hAnsi="仿宋" w:eastAsia="仿宋" w:cs="仿宋"/>
          <w:szCs w:val="32"/>
        </w:rPr>
      </w:pPr>
      <w:r>
        <w:rPr>
          <w:rFonts w:hint="eastAsia" w:ascii="仿宋" w:hAnsi="仿宋" w:eastAsia="仿宋" w:cs="仿宋"/>
          <w:szCs w:val="32"/>
          <w:lang w:val="en-US" w:eastAsia="zh-CN"/>
        </w:rPr>
        <w:t xml:space="preserve">    </w:t>
      </w:r>
      <w:r>
        <w:rPr>
          <w:rFonts w:hint="eastAsia" w:ascii="仿宋" w:hAnsi="仿宋" w:eastAsia="仿宋" w:cs="仿宋"/>
          <w:szCs w:val="32"/>
        </w:rPr>
        <w:t>如发现有以上违纪行为，</w:t>
      </w:r>
      <w:r>
        <w:rPr>
          <w:rFonts w:hint="eastAsia" w:ascii="仿宋" w:hAnsi="仿宋" w:eastAsia="仿宋" w:cs="仿宋"/>
          <w:szCs w:val="32"/>
          <w:lang w:eastAsia="zh-CN"/>
        </w:rPr>
        <w:t>本人自愿接受</w:t>
      </w:r>
      <w:r>
        <w:rPr>
          <w:rFonts w:hint="eastAsia" w:ascii="仿宋" w:hAnsi="仿宋" w:eastAsia="仿宋" w:cs="仿宋"/>
          <w:szCs w:val="32"/>
        </w:rPr>
        <w:t>《安徽省中小学幼儿园教师违反职业道德行为处理办法实施细则（试行）》</w:t>
      </w:r>
      <w:r>
        <w:rPr>
          <w:rFonts w:hint="eastAsia" w:ascii="仿宋" w:hAnsi="仿宋" w:eastAsia="仿宋" w:cs="仿宋"/>
          <w:szCs w:val="32"/>
          <w:lang w:eastAsia="zh-CN"/>
        </w:rPr>
        <w:t>等有关规定处理</w:t>
      </w:r>
      <w:r>
        <w:rPr>
          <w:rFonts w:hint="eastAsia" w:ascii="仿宋" w:hAnsi="仿宋" w:eastAsia="仿宋" w:cs="仿宋"/>
          <w:szCs w:val="32"/>
        </w:rPr>
        <w:t>。</w:t>
      </w:r>
    </w:p>
    <w:p>
      <w:pPr>
        <w:tabs>
          <w:tab w:val="left" w:pos="594"/>
          <w:tab w:val="left" w:pos="891"/>
        </w:tabs>
        <w:spacing w:line="480" w:lineRule="exact"/>
        <w:ind w:right="560"/>
        <w:rPr>
          <w:rFonts w:hint="eastAsia" w:ascii="仿宋" w:hAnsi="仿宋" w:eastAsia="仿宋" w:cs="仿宋"/>
          <w:szCs w:val="32"/>
        </w:rPr>
      </w:pPr>
      <w:r>
        <w:rPr>
          <w:rFonts w:hint="eastAsia" w:ascii="仿宋" w:hAnsi="仿宋" w:eastAsia="仿宋" w:cs="仿宋"/>
          <w:szCs w:val="32"/>
          <w:lang w:val="en-US" w:eastAsia="zh-CN"/>
        </w:rPr>
        <w:t xml:space="preserve">                             </w:t>
      </w:r>
      <w:r>
        <w:rPr>
          <w:rFonts w:hint="eastAsia" w:ascii="仿宋" w:hAnsi="仿宋" w:eastAsia="仿宋" w:cs="仿宋"/>
          <w:szCs w:val="32"/>
        </w:rPr>
        <w:t>申报人（签名）：</w:t>
      </w:r>
    </w:p>
    <w:p>
      <w:pPr>
        <w:spacing w:line="480" w:lineRule="exact"/>
        <w:ind w:right="560"/>
        <w:jc w:val="center"/>
        <w:rPr>
          <w:rFonts w:hint="eastAsia" w:ascii="仿宋" w:hAnsi="仿宋" w:eastAsia="仿宋" w:cs="仿宋"/>
          <w:szCs w:val="32"/>
        </w:rPr>
      </w:pPr>
      <w:r>
        <w:rPr>
          <w:rFonts w:hint="eastAsia" w:ascii="仿宋" w:hAnsi="仿宋" w:eastAsia="仿宋" w:cs="仿宋"/>
          <w:szCs w:val="32"/>
          <w:lang w:val="en-US" w:eastAsia="zh-CN"/>
        </w:rPr>
        <w:t xml:space="preserve">        </w:t>
      </w:r>
      <w:r>
        <w:rPr>
          <w:rFonts w:hint="eastAsia" w:ascii="仿宋" w:hAnsi="仿宋" w:eastAsia="仿宋" w:cs="仿宋"/>
          <w:szCs w:val="32"/>
        </w:rPr>
        <w:t xml:space="preserve">                  </w:t>
      </w:r>
      <w:r>
        <w:rPr>
          <w:rFonts w:hint="eastAsia" w:ascii="仿宋" w:hAnsi="仿宋" w:eastAsia="仿宋" w:cs="仿宋"/>
          <w:szCs w:val="32"/>
          <w:lang w:val="en-US" w:eastAsia="zh-CN"/>
        </w:rPr>
        <w:t xml:space="preserve">          </w:t>
      </w:r>
      <w:r>
        <w:rPr>
          <w:rFonts w:hint="eastAsia" w:ascii="仿宋" w:hAnsi="仿宋" w:eastAsia="仿宋" w:cs="仿宋"/>
          <w:szCs w:val="32"/>
        </w:rPr>
        <w:t>年   月   日</w:t>
      </w:r>
    </w:p>
    <w:p>
      <w:pPr>
        <w:spacing w:line="480" w:lineRule="exact"/>
        <w:ind w:firstLine="707" w:firstLineChars="221"/>
        <w:rPr>
          <w:rFonts w:hint="eastAsia" w:ascii="仿宋" w:hAnsi="仿宋" w:eastAsia="仿宋" w:cs="仿宋"/>
          <w:szCs w:val="32"/>
        </w:rPr>
      </w:pPr>
    </w:p>
    <w:p>
      <w:pPr>
        <w:spacing w:line="480" w:lineRule="exact"/>
        <w:ind w:firstLine="707" w:firstLineChars="221"/>
        <w:rPr>
          <w:rFonts w:hint="eastAsia" w:ascii="仿宋" w:hAnsi="仿宋" w:eastAsia="仿宋" w:cs="仿宋"/>
          <w:szCs w:val="32"/>
        </w:rPr>
      </w:pPr>
    </w:p>
    <w:p>
      <w:pPr>
        <w:spacing w:line="480" w:lineRule="exact"/>
        <w:ind w:firstLine="707" w:firstLineChars="221"/>
        <w:rPr>
          <w:rFonts w:hint="eastAsia" w:ascii="仿宋" w:hAnsi="仿宋" w:eastAsia="仿宋" w:cs="仿宋"/>
          <w:szCs w:val="32"/>
        </w:rPr>
      </w:pPr>
    </w:p>
    <w:p>
      <w:pPr>
        <w:spacing w:line="480" w:lineRule="exact"/>
        <w:ind w:firstLine="707" w:firstLineChars="221"/>
        <w:rPr>
          <w:rFonts w:hint="eastAsia" w:ascii="仿宋" w:hAnsi="仿宋" w:eastAsia="仿宋" w:cs="仿宋"/>
          <w:szCs w:val="32"/>
        </w:rPr>
      </w:pPr>
      <w:r>
        <w:rPr>
          <w:rFonts w:hint="eastAsia" w:ascii="仿宋" w:hAnsi="仿宋" w:eastAsia="仿宋" w:cs="仿宋"/>
          <w:szCs w:val="32"/>
        </w:rPr>
        <w:t xml:space="preserve">   </w:t>
      </w:r>
      <w:r>
        <w:rPr>
          <w:rFonts w:hint="eastAsia" w:ascii="仿宋" w:hAnsi="仿宋" w:eastAsia="仿宋" w:cs="仿宋"/>
          <w:szCs w:val="32"/>
          <w:lang w:val="en-US" w:eastAsia="zh-CN"/>
        </w:rPr>
        <w:t xml:space="preserve"> </w:t>
      </w:r>
      <w:r>
        <w:rPr>
          <w:rFonts w:hint="eastAsia" w:ascii="仿宋" w:hAnsi="仿宋" w:eastAsia="仿宋" w:cs="仿宋"/>
          <w:szCs w:val="32"/>
        </w:rPr>
        <w:t xml:space="preserve">同志系本单位职工，其所报材料经审核、公示，情况属实。如有虚假隐瞒，愿承担相应责任。                     </w:t>
      </w:r>
    </w:p>
    <w:p>
      <w:pPr>
        <w:spacing w:line="480" w:lineRule="exact"/>
        <w:ind w:right="561"/>
        <w:jc w:val="center"/>
        <w:rPr>
          <w:rFonts w:hint="eastAsia" w:ascii="仿宋" w:hAnsi="仿宋" w:eastAsia="仿宋" w:cs="仿宋"/>
          <w:szCs w:val="32"/>
        </w:rPr>
      </w:pPr>
      <w:r>
        <w:rPr>
          <w:rFonts w:hint="eastAsia" w:ascii="仿宋" w:hAnsi="仿宋" w:eastAsia="仿宋" w:cs="仿宋"/>
          <w:szCs w:val="32"/>
        </w:rPr>
        <w:t xml:space="preserve">  </w:t>
      </w:r>
      <w:r>
        <w:rPr>
          <w:rFonts w:hint="eastAsia" w:ascii="仿宋" w:hAnsi="仿宋" w:eastAsia="仿宋" w:cs="仿宋"/>
          <w:szCs w:val="32"/>
          <w:lang w:val="en-US" w:eastAsia="zh-CN"/>
        </w:rPr>
        <w:t xml:space="preserve">                      </w:t>
      </w:r>
      <w:r>
        <w:rPr>
          <w:rFonts w:hint="eastAsia" w:ascii="仿宋" w:hAnsi="仿宋" w:eastAsia="仿宋" w:cs="仿宋"/>
          <w:szCs w:val="32"/>
        </w:rPr>
        <w:t>学校（单位）（盖章）：</w:t>
      </w:r>
    </w:p>
    <w:p>
      <w:pPr>
        <w:spacing w:line="480" w:lineRule="exact"/>
        <w:ind w:right="561" w:firstLine="4000" w:firstLineChars="1250"/>
        <w:rPr>
          <w:rFonts w:hint="eastAsia" w:ascii="仿宋" w:hAnsi="仿宋" w:eastAsia="仿宋" w:cs="仿宋"/>
          <w:szCs w:val="32"/>
        </w:rPr>
      </w:pPr>
      <w:r>
        <w:rPr>
          <w:rFonts w:hint="eastAsia" w:ascii="仿宋" w:hAnsi="仿宋" w:eastAsia="仿宋" w:cs="仿宋"/>
          <w:szCs w:val="32"/>
        </w:rPr>
        <w:t xml:space="preserve">审核人（签名）：  </w:t>
      </w:r>
    </w:p>
    <w:p>
      <w:pPr>
        <w:adjustRightInd w:val="0"/>
        <w:snapToGrid w:val="0"/>
        <w:spacing w:line="480" w:lineRule="exact"/>
        <w:rPr>
          <w:rFonts w:hint="eastAsia" w:ascii="方正小标宋_GBK" w:hAnsi="方正小标宋_GBK" w:eastAsia="方正小标宋_GBK" w:cs="方正小标宋_GBK"/>
          <w:sz w:val="44"/>
          <w:szCs w:val="44"/>
          <w:lang w:val="en-US" w:eastAsia="zh-CN"/>
        </w:rPr>
      </w:pPr>
      <w:r>
        <w:rPr>
          <w:rFonts w:hint="eastAsia" w:ascii="仿宋" w:hAnsi="仿宋" w:eastAsia="仿宋" w:cs="仿宋"/>
          <w:szCs w:val="32"/>
        </w:rPr>
        <w:t xml:space="preserve"> </w:t>
      </w:r>
      <w:r>
        <w:rPr>
          <w:rFonts w:hint="eastAsia" w:ascii="仿宋" w:hAnsi="仿宋" w:eastAsia="仿宋" w:cs="仿宋"/>
          <w:szCs w:val="32"/>
          <w:lang w:val="en-US" w:eastAsia="zh-CN"/>
        </w:rPr>
        <w:t xml:space="preserve">                                  </w:t>
      </w:r>
      <w:r>
        <w:rPr>
          <w:rFonts w:hint="eastAsia" w:ascii="仿宋" w:hAnsi="仿宋" w:eastAsia="仿宋" w:cs="仿宋"/>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楷体_GBK">
    <w:panose1 w:val="03000509000000000000"/>
    <w:charset w:val="86"/>
    <w:family w:val="script"/>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A0803"/>
    <w:rsid w:val="10227F3B"/>
    <w:rsid w:val="145C14DA"/>
    <w:rsid w:val="1698596F"/>
    <w:rsid w:val="1F9B2369"/>
    <w:rsid w:val="2E1F0E0A"/>
    <w:rsid w:val="33797677"/>
    <w:rsid w:val="53240B3D"/>
    <w:rsid w:val="58275345"/>
    <w:rsid w:val="667641AF"/>
    <w:rsid w:val="7A627134"/>
    <w:rsid w:val="7AB2229A"/>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查榕宁</cp:lastModifiedBy>
  <dcterms:modified xsi:type="dcterms:W3CDTF">2021-04-01T06:00:50Z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